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C1A2A">
      <w:pPr>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景德镇市瓷局</w:t>
      </w:r>
    </w:p>
    <w:p w14:paraId="6BB54E72">
      <w:pPr>
        <w:jc w:val="center"/>
        <w:rPr>
          <w:rFonts w:hint="eastAsia" w:ascii="仿宋" w:hAnsi="仿宋" w:eastAsia="仿宋" w:cs="仿宋"/>
          <w:b/>
          <w:bCs/>
          <w:sz w:val="30"/>
          <w:szCs w:val="30"/>
        </w:rPr>
      </w:pPr>
      <w:r>
        <w:rPr>
          <w:rFonts w:hint="eastAsia" w:ascii="仿宋" w:hAnsi="仿宋" w:eastAsia="仿宋" w:cs="仿宋"/>
          <w:b/>
          <w:bCs/>
          <w:sz w:val="30"/>
          <w:szCs w:val="30"/>
          <w:lang w:val="en-US" w:eastAsia="zh-CN"/>
        </w:rPr>
        <w:t>2020年部门预算编制说明</w:t>
      </w:r>
    </w:p>
    <w:p w14:paraId="759BCDAD">
      <w:pPr>
        <w:keepNext w:val="0"/>
        <w:keepLines w:val="0"/>
        <w:pageBreakBefore w:val="0"/>
        <w:widowControl w:val="0"/>
        <w:numPr>
          <w:ilvl w:val="0"/>
          <w:numId w:val="1"/>
        </w:numPr>
        <w:kinsoku/>
        <w:wordWrap/>
        <w:overflowPunct/>
        <w:topLinePunct w:val="0"/>
        <w:autoSpaceDE/>
        <w:autoSpaceDN/>
        <w:bidi w:val="0"/>
        <w:adjustRightInd w:val="0"/>
        <w:snapToGrid/>
        <w:spacing w:line="360" w:lineRule="auto"/>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景德镇市瓷局概况</w:t>
      </w:r>
    </w:p>
    <w:p w14:paraId="5FB19C95">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部门主要职责</w:t>
      </w:r>
    </w:p>
    <w:p w14:paraId="67AACF12">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部门基本情况</w:t>
      </w:r>
    </w:p>
    <w:p w14:paraId="24DDCDBF">
      <w:pPr>
        <w:keepNext w:val="0"/>
        <w:keepLines w:val="0"/>
        <w:pageBreakBefore w:val="0"/>
        <w:widowControl w:val="0"/>
        <w:numPr>
          <w:ilvl w:val="0"/>
          <w:numId w:val="1"/>
        </w:numPr>
        <w:kinsoku/>
        <w:wordWrap/>
        <w:overflowPunct/>
        <w:topLinePunct w:val="0"/>
        <w:autoSpaceDE/>
        <w:autoSpaceDN/>
        <w:bidi w:val="0"/>
        <w:adjustRightInd w:val="0"/>
        <w:snapToGrid/>
        <w:spacing w:line="360" w:lineRule="auto"/>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景德镇市瓷局2020年部门预算情况说明</w:t>
      </w:r>
    </w:p>
    <w:p w14:paraId="69F41239">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一、2020年部门预算收支情况说明</w:t>
      </w:r>
    </w:p>
    <w:p w14:paraId="356504B3">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二、2020年“三公”经费预算情况说明</w:t>
      </w:r>
    </w:p>
    <w:p w14:paraId="04CB61D7">
      <w:pPr>
        <w:keepNext w:val="0"/>
        <w:keepLines w:val="0"/>
        <w:pageBreakBefore w:val="0"/>
        <w:widowControl w:val="0"/>
        <w:numPr>
          <w:ilvl w:val="0"/>
          <w:numId w:val="1"/>
        </w:numPr>
        <w:kinsoku/>
        <w:wordWrap/>
        <w:overflowPunct/>
        <w:topLinePunct w:val="0"/>
        <w:autoSpaceDE/>
        <w:autoSpaceDN/>
        <w:bidi w:val="0"/>
        <w:adjustRightInd w:val="0"/>
        <w:snapToGrid/>
        <w:spacing w:line="360" w:lineRule="auto"/>
        <w:ind w:left="0" w:leftChars="0" w:right="0" w:rightChars="0" w:firstLine="0" w:firstLine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景德镇市瓷局2020年部门预算表</w:t>
      </w:r>
    </w:p>
    <w:p w14:paraId="3C49D487">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Chars="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收支预算表</w:t>
      </w:r>
    </w:p>
    <w:p w14:paraId="5F4DA70D">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Chars="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部门收入总表</w:t>
      </w:r>
    </w:p>
    <w:p w14:paraId="41F6BEA0">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Chars="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部门支出总表</w:t>
      </w:r>
    </w:p>
    <w:p w14:paraId="76E65E59">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Chars="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财政</w:t>
      </w:r>
      <w:ins w:id="0" w:author="姗" w:date="2024-11-11T10:43:26Z">
        <w:r>
          <w:rPr>
            <w:rFonts w:hint="eastAsia" w:ascii="仿宋" w:hAnsi="仿宋" w:eastAsia="仿宋" w:cs="仿宋"/>
            <w:color w:val="auto"/>
            <w:sz w:val="30"/>
            <w:szCs w:val="30"/>
            <w:u w:val="none"/>
            <w:lang w:val="en-US" w:eastAsia="zh-CN"/>
          </w:rPr>
          <w:t>拨款</w:t>
        </w:r>
      </w:ins>
      <w:r>
        <w:rPr>
          <w:rFonts w:hint="eastAsia" w:ascii="仿宋" w:hAnsi="仿宋" w:eastAsia="仿宋" w:cs="仿宋"/>
          <w:sz w:val="30"/>
          <w:szCs w:val="30"/>
          <w:lang w:val="en-US" w:eastAsia="zh-CN"/>
        </w:rPr>
        <w:t>收支总表</w:t>
      </w:r>
    </w:p>
    <w:p w14:paraId="3BB8F77A">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Chars="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一般公共预算支出表</w:t>
      </w:r>
    </w:p>
    <w:p w14:paraId="3B06F8CC">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Chars="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一般公共预算基本支出表</w:t>
      </w:r>
    </w:p>
    <w:p w14:paraId="624E9F74">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Chars="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一般公共预算“三公”经费支出表</w:t>
      </w:r>
    </w:p>
    <w:p w14:paraId="3C0110CE">
      <w:pPr>
        <w:keepNext w:val="0"/>
        <w:keepLines w:val="0"/>
        <w:pageBreakBefore w:val="0"/>
        <w:widowControl w:val="0"/>
        <w:numPr>
          <w:ilvl w:val="0"/>
          <w:numId w:val="3"/>
        </w:numPr>
        <w:kinsoku/>
        <w:wordWrap/>
        <w:overflowPunct/>
        <w:topLinePunct w:val="0"/>
        <w:autoSpaceDE/>
        <w:autoSpaceDN/>
        <w:bidi w:val="0"/>
        <w:adjustRightInd w:val="0"/>
        <w:snapToGrid/>
        <w:spacing w:line="360" w:lineRule="auto"/>
        <w:ind w:leftChars="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政府性基金预算支出表</w:t>
      </w:r>
    </w:p>
    <w:p w14:paraId="06547072">
      <w:pPr>
        <w:keepNext w:val="0"/>
        <w:keepLines w:val="0"/>
        <w:pageBreakBefore w:val="0"/>
        <w:widowControl w:val="0"/>
        <w:numPr>
          <w:ilvl w:val="0"/>
          <w:numId w:val="1"/>
        </w:numPr>
        <w:kinsoku/>
        <w:wordWrap/>
        <w:overflowPunct/>
        <w:topLinePunct w:val="0"/>
        <w:autoSpaceDE/>
        <w:autoSpaceDN/>
        <w:bidi w:val="0"/>
        <w:adjustRightInd w:val="0"/>
        <w:snapToGrid/>
        <w:spacing w:line="360" w:lineRule="auto"/>
        <w:ind w:left="0" w:leftChars="0" w:right="0" w:rightChars="0" w:firstLine="0" w:firstLineChars="0"/>
        <w:jc w:val="both"/>
        <w:textAlignment w:val="auto"/>
        <w:outlineLvl w:val="9"/>
        <w:rPr>
          <w:rFonts w:hint="eastAsia" w:ascii="仿宋" w:hAnsi="仿宋" w:eastAsia="仿宋" w:cs="仿宋"/>
          <w:b w:val="0"/>
          <w:bCs w:val="0"/>
          <w:color w:val="000000"/>
          <w:sz w:val="30"/>
          <w:szCs w:val="30"/>
          <w:shd w:val="clear" w:color="auto" w:fill="FFFFFF"/>
        </w:rPr>
      </w:pPr>
      <w:r>
        <w:rPr>
          <w:rFonts w:hint="eastAsia" w:ascii="仿宋" w:hAnsi="仿宋" w:eastAsia="仿宋" w:cs="仿宋"/>
          <w:b w:val="0"/>
          <w:bCs w:val="0"/>
          <w:sz w:val="30"/>
          <w:szCs w:val="30"/>
          <w:lang w:val="en-US" w:eastAsia="zh-CN"/>
        </w:rPr>
        <w:t xml:space="preserve"> 名词解释</w:t>
      </w:r>
    </w:p>
    <w:p w14:paraId="66B3C6F3">
      <w:pPr>
        <w:rPr>
          <w:rFonts w:hint="eastAsia" w:ascii="仿宋" w:hAnsi="仿宋" w:eastAsia="仿宋" w:cs="仿宋"/>
          <w:sz w:val="30"/>
          <w:szCs w:val="30"/>
          <w:lang w:val="en-US" w:eastAsia="zh-CN"/>
        </w:rPr>
      </w:pPr>
    </w:p>
    <w:p w14:paraId="5A635C4F">
      <w:pPr>
        <w:rPr>
          <w:rFonts w:hint="eastAsia" w:ascii="仿宋" w:hAnsi="仿宋" w:eastAsia="仿宋" w:cs="仿宋"/>
          <w:sz w:val="30"/>
          <w:szCs w:val="30"/>
        </w:rPr>
      </w:pPr>
      <w:r>
        <w:rPr>
          <w:rFonts w:hint="eastAsia" w:ascii="仿宋" w:hAnsi="仿宋" w:eastAsia="仿宋" w:cs="仿宋"/>
          <w:sz w:val="30"/>
          <w:szCs w:val="30"/>
          <w:lang w:val="en-US" w:eastAsia="zh-CN"/>
        </w:rPr>
        <w:t>一、部门基本情况</w:t>
      </w:r>
    </w:p>
    <w:p w14:paraId="6FFFE7EF">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本部门共有预算单位6个,即部门本级和5个二级单位。编制数为161人,其中行政编制26人、全额补助事业编制28人、部分补助事业编制107人。实有人数143人,其中在职91人,包括行政18人、全额补助21人、部分补助27人、退休52人。</w:t>
      </w:r>
    </w:p>
    <w:p w14:paraId="7AB6D403">
      <w:pPr>
        <w:rPr>
          <w:rFonts w:hint="eastAsia" w:ascii="仿宋" w:hAnsi="仿宋" w:eastAsia="仿宋" w:cs="仿宋"/>
          <w:sz w:val="30"/>
          <w:szCs w:val="30"/>
        </w:rPr>
      </w:pPr>
      <w:r>
        <w:rPr>
          <w:rFonts w:hint="eastAsia" w:ascii="仿宋" w:hAnsi="仿宋" w:eastAsia="仿宋" w:cs="仿宋"/>
          <w:sz w:val="30"/>
          <w:szCs w:val="30"/>
          <w:lang w:val="en-US" w:eastAsia="zh-CN"/>
        </w:rPr>
        <w:t>二、2020年部门预算收支情况</w:t>
      </w:r>
    </w:p>
    <w:p w14:paraId="5CF3CEE2">
      <w:pPr>
        <w:rPr>
          <w:rFonts w:hint="eastAsia" w:ascii="仿宋" w:hAnsi="仿宋" w:eastAsia="仿宋" w:cs="仿宋"/>
          <w:sz w:val="30"/>
          <w:szCs w:val="30"/>
        </w:rPr>
      </w:pPr>
      <w:r>
        <w:rPr>
          <w:rFonts w:hint="eastAsia" w:ascii="仿宋" w:hAnsi="仿宋" w:eastAsia="仿宋" w:cs="仿宋"/>
          <w:sz w:val="30"/>
          <w:szCs w:val="30"/>
          <w:lang w:val="en-US" w:eastAsia="zh-CN"/>
        </w:rPr>
        <w:t xml:space="preserve">   （一）收入预算情况</w:t>
      </w:r>
    </w:p>
    <w:p w14:paraId="0419FBA9">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2020年收入预算总额2488.92万元,按照收入来源划分:</w:t>
      </w:r>
    </w:p>
    <w:p w14:paraId="03BFE455">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1、当年公共财政拨款收入1595.86万元,占收入预算总额的64.12%</w:t>
      </w:r>
    </w:p>
    <w:p w14:paraId="78CE2938">
      <w:pPr>
        <w:ind w:firstLine="600" w:firstLineChars="200"/>
        <w:rPr>
          <w:rFonts w:hint="eastAsia" w:ascii="仿宋" w:hAnsi="仿宋" w:eastAsia="仿宋" w:cs="仿宋"/>
          <w:sz w:val="30"/>
          <w:szCs w:val="30"/>
          <w:lang w:val="en-US"/>
        </w:rPr>
      </w:pPr>
      <w:r>
        <w:rPr>
          <w:rFonts w:hint="eastAsia" w:ascii="仿宋" w:hAnsi="仿宋" w:eastAsia="仿宋" w:cs="仿宋"/>
          <w:sz w:val="30"/>
          <w:szCs w:val="30"/>
          <w:lang w:val="en-US" w:eastAsia="zh-CN"/>
        </w:rPr>
        <w:t>2、当年其他各项收入629.79万元,占收入预算总额的25.29%。</w:t>
      </w:r>
    </w:p>
    <w:p w14:paraId="43B3DCE8">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3、上年结转263.27万元,占收入预算总额的10.58%。</w:t>
      </w:r>
    </w:p>
    <w:p w14:paraId="202DE87E">
      <w:pPr>
        <w:rPr>
          <w:rFonts w:hint="eastAsia" w:ascii="仿宋" w:hAnsi="仿宋" w:eastAsia="仿宋" w:cs="仿宋"/>
          <w:sz w:val="30"/>
          <w:szCs w:val="30"/>
        </w:rPr>
      </w:pPr>
      <w:r>
        <w:rPr>
          <w:rFonts w:hint="eastAsia" w:ascii="仿宋" w:hAnsi="仿宋" w:eastAsia="仿宋" w:cs="仿宋"/>
          <w:sz w:val="30"/>
          <w:szCs w:val="30"/>
          <w:lang w:val="en-US" w:eastAsia="zh-CN"/>
        </w:rPr>
        <w:t xml:space="preserve">  （二）支出预算情况</w:t>
      </w:r>
    </w:p>
    <w:p w14:paraId="1B306EB2">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2020年支出预算总额2488.92万元。</w:t>
      </w:r>
    </w:p>
    <w:p w14:paraId="3974CEA7">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按支出项目类别划分:基本支出1166.92万元,占支出预算总额的46.88%，其中:工资福利支出943.05万元，商品和服务支出93.48万元，对个人和家庭的补助130.39万元，其他资本性支出43万元；项目支出1322万元,占支出预</w:t>
      </w:r>
      <w:bookmarkStart w:id="0" w:name="_GoBack"/>
      <w:bookmarkEnd w:id="0"/>
      <w:r>
        <w:rPr>
          <w:rFonts w:hint="eastAsia" w:ascii="仿宋" w:hAnsi="仿宋" w:eastAsia="仿宋" w:cs="仿宋"/>
          <w:sz w:val="30"/>
          <w:szCs w:val="30"/>
          <w:lang w:val="en-US" w:eastAsia="zh-CN"/>
        </w:rPr>
        <w:t>算总额的53.12%。</w:t>
      </w:r>
    </w:p>
    <w:p w14:paraId="13FEE1B1">
      <w:pPr>
        <w:ind w:firstLine="600" w:firstLineChars="200"/>
        <w:rPr>
          <w:rFonts w:hint="default" w:ascii="仿宋_GB2312" w:eastAsia="仿宋_GB2312" w:cs="Times New Roman"/>
          <w:sz w:val="30"/>
          <w:szCs w:val="30"/>
          <w:lang w:val="en-US" w:eastAsia="zh-CN"/>
        </w:rPr>
      </w:pPr>
      <w:r>
        <w:rPr>
          <w:rFonts w:hint="eastAsia" w:ascii="仿宋_GB2312" w:hAnsi="宋体" w:eastAsia="仿宋_GB2312" w:cs="仿宋_GB2312"/>
          <w:sz w:val="30"/>
          <w:szCs w:val="30"/>
        </w:rPr>
        <w:t>按支出功能划分：一般公共服务</w:t>
      </w:r>
      <w:r>
        <w:rPr>
          <w:rFonts w:hint="eastAsia" w:ascii="仿宋_GB2312" w:hAnsi="宋体" w:eastAsia="仿宋_GB2312" w:cs="仿宋_GB2312"/>
          <w:sz w:val="30"/>
          <w:szCs w:val="30"/>
          <w:lang w:eastAsia="zh-CN"/>
        </w:rPr>
        <w:t>支出</w:t>
      </w:r>
      <w:r>
        <w:rPr>
          <w:rFonts w:hint="eastAsia" w:ascii="仿宋_GB2312" w:hAnsi="宋体" w:eastAsia="仿宋_GB2312" w:cs="仿宋_GB2312"/>
          <w:sz w:val="30"/>
          <w:szCs w:val="30"/>
          <w:lang w:val="en-US" w:eastAsia="zh-CN"/>
        </w:rPr>
        <w:t>714.64</w:t>
      </w:r>
      <w:r>
        <w:rPr>
          <w:rFonts w:hint="eastAsia" w:ascii="仿宋_GB2312" w:hAnsi="宋体" w:eastAsia="仿宋_GB2312" w:cs="仿宋_GB2312"/>
          <w:sz w:val="30"/>
          <w:szCs w:val="30"/>
        </w:rPr>
        <w:t>万元，占</w:t>
      </w:r>
      <w:r>
        <w:rPr>
          <w:rFonts w:hint="eastAsia" w:ascii="仿宋_GB2312" w:hAnsi="宋体" w:eastAsia="仿宋_GB2312" w:cs="仿宋_GB2312"/>
          <w:sz w:val="30"/>
          <w:szCs w:val="30"/>
          <w:lang w:val="en-US" w:eastAsia="zh-CN"/>
        </w:rPr>
        <w:t>公共财政拨款支出预算的</w:t>
      </w:r>
      <w:del w:id="1" w:author="嘟嘟" w:date="2025-07-11T14:41:04Z">
        <w:r>
          <w:rPr>
            <w:rFonts w:hint="eastAsia" w:ascii="仿宋_GB2312" w:hAnsi="宋体" w:eastAsia="仿宋_GB2312" w:cs="仿宋_GB2312"/>
            <w:sz w:val="30"/>
            <w:szCs w:val="30"/>
          </w:rPr>
          <w:delText>的</w:delText>
        </w:r>
      </w:del>
      <w:r>
        <w:rPr>
          <w:rFonts w:hint="eastAsia" w:ascii="仿宋_GB2312" w:hAnsi="宋体" w:eastAsia="仿宋_GB2312" w:cs="仿宋_GB2312"/>
          <w:sz w:val="30"/>
          <w:szCs w:val="30"/>
          <w:lang w:val="en-US" w:eastAsia="zh-CN"/>
        </w:rPr>
        <w:t>44.78%；科学技术支出750万元，占公共财政拨款支出预算的47%：社会保障</w:t>
      </w:r>
      <w:r>
        <w:rPr>
          <w:rFonts w:hint="eastAsia" w:ascii="仿宋_GB2312" w:hAnsi="宋体" w:eastAsia="仿宋_GB2312" w:cs="仿宋_GB2312"/>
          <w:sz w:val="30"/>
          <w:szCs w:val="30"/>
        </w:rPr>
        <w:t>支出</w:t>
      </w:r>
      <w:r>
        <w:rPr>
          <w:rFonts w:hint="eastAsia" w:ascii="仿宋_GB2312" w:hAnsi="宋体" w:eastAsia="仿宋_GB2312" w:cs="仿宋_GB2312"/>
          <w:sz w:val="30"/>
          <w:szCs w:val="30"/>
          <w:lang w:val="en-US" w:eastAsia="zh-CN"/>
        </w:rPr>
        <w:t>42.59</w:t>
      </w:r>
      <w:r>
        <w:rPr>
          <w:rFonts w:hint="eastAsia" w:ascii="仿宋_GB2312" w:hAnsi="宋体" w:eastAsia="仿宋_GB2312" w:cs="仿宋_GB2312"/>
          <w:sz w:val="30"/>
          <w:szCs w:val="30"/>
        </w:rPr>
        <w:t>万元，占</w:t>
      </w:r>
      <w:r>
        <w:rPr>
          <w:rFonts w:hint="eastAsia" w:ascii="仿宋_GB2312" w:hAnsi="宋体" w:eastAsia="仿宋_GB2312" w:cs="仿宋_GB2312"/>
          <w:sz w:val="30"/>
          <w:szCs w:val="30"/>
          <w:lang w:val="en-US" w:eastAsia="zh-CN"/>
        </w:rPr>
        <w:t>公共财政拨款支出预算的2.67</w:t>
      </w:r>
      <w:r>
        <w:rPr>
          <w:rFonts w:ascii="仿宋_GB2312" w:hAnsi="宋体" w:eastAsia="仿宋_GB2312" w:cs="仿宋_GB2312"/>
          <w:sz w:val="30"/>
          <w:szCs w:val="30"/>
        </w:rPr>
        <w:t>%</w:t>
      </w:r>
      <w:r>
        <w:rPr>
          <w:rFonts w:hint="eastAsia" w:ascii="仿宋_GB2312" w:hAnsi="宋体" w:eastAsia="仿宋_GB2312" w:cs="仿宋_GB2312"/>
          <w:sz w:val="30"/>
          <w:szCs w:val="30"/>
          <w:lang w:eastAsia="zh-CN"/>
        </w:rPr>
        <w:t>；卫生健康支出</w:t>
      </w:r>
      <w:r>
        <w:rPr>
          <w:rFonts w:hint="eastAsia" w:ascii="仿宋_GB2312" w:hAnsi="宋体" w:eastAsia="仿宋_GB2312" w:cs="仿宋_GB2312"/>
          <w:sz w:val="30"/>
          <w:szCs w:val="30"/>
          <w:lang w:val="en-US" w:eastAsia="zh-CN"/>
        </w:rPr>
        <w:t>37.34万元，占公共财政拨款支出预算的</w:t>
      </w:r>
      <w:del w:id="2" w:author="嘟嘟" w:date="2025-07-11T14:41:08Z">
        <w:r>
          <w:rPr>
            <w:rFonts w:hint="eastAsia" w:ascii="仿宋_GB2312" w:hAnsi="宋体" w:eastAsia="仿宋_GB2312" w:cs="仿宋_GB2312"/>
            <w:sz w:val="30"/>
            <w:szCs w:val="30"/>
            <w:lang w:val="en-US" w:eastAsia="zh-CN"/>
          </w:rPr>
          <w:delText>的</w:delText>
        </w:r>
      </w:del>
      <w:r>
        <w:rPr>
          <w:rFonts w:hint="eastAsia" w:ascii="仿宋_GB2312" w:hAnsi="宋体" w:eastAsia="仿宋_GB2312" w:cs="仿宋_GB2312"/>
          <w:sz w:val="30"/>
          <w:szCs w:val="30"/>
          <w:lang w:val="en-US" w:eastAsia="zh-CN"/>
        </w:rPr>
        <w:t>2.34%；住房保障支出30.29万元，占公共财政拨款支出预算的</w:t>
      </w:r>
      <w:del w:id="3" w:author="嘟嘟" w:date="2025-07-11T14:41:10Z">
        <w:r>
          <w:rPr>
            <w:rFonts w:hint="eastAsia" w:ascii="仿宋_GB2312" w:hAnsi="宋体" w:eastAsia="仿宋_GB2312" w:cs="仿宋_GB2312"/>
            <w:sz w:val="30"/>
            <w:szCs w:val="30"/>
            <w:lang w:val="en-US" w:eastAsia="zh-CN"/>
          </w:rPr>
          <w:delText>的</w:delText>
        </w:r>
      </w:del>
      <w:r>
        <w:rPr>
          <w:rFonts w:hint="eastAsia" w:ascii="仿宋_GB2312" w:hAnsi="宋体" w:eastAsia="仿宋_GB2312" w:cs="仿宋_GB2312"/>
          <w:sz w:val="30"/>
          <w:szCs w:val="30"/>
          <w:lang w:val="en-US" w:eastAsia="zh-CN"/>
        </w:rPr>
        <w:t>2.89%。</w:t>
      </w:r>
    </w:p>
    <w:p w14:paraId="3C52CA14">
      <w:pPr>
        <w:ind w:firstLine="600" w:firstLineChars="200"/>
        <w:rPr>
          <w:rFonts w:hint="eastAsia" w:ascii="仿宋_GB2312" w:eastAsia="仿宋_GB2312" w:cs="Times New Roman"/>
          <w:sz w:val="30"/>
          <w:szCs w:val="30"/>
          <w:lang w:eastAsia="zh-CN"/>
        </w:rPr>
      </w:pPr>
      <w:r>
        <w:rPr>
          <w:rFonts w:hint="eastAsia" w:ascii="仿宋_GB2312" w:hAnsi="宋体" w:eastAsia="仿宋_GB2312" w:cs="仿宋_GB2312"/>
          <w:sz w:val="30"/>
          <w:szCs w:val="30"/>
        </w:rPr>
        <w:t>按支出经济分类划分：工资福利支出</w:t>
      </w:r>
      <w:r>
        <w:rPr>
          <w:rFonts w:hint="eastAsia" w:ascii="仿宋_GB2312" w:hAnsi="宋体" w:eastAsia="仿宋_GB2312" w:cs="仿宋_GB2312"/>
          <w:sz w:val="30"/>
          <w:szCs w:val="30"/>
          <w:lang w:val="en-US" w:eastAsia="zh-CN"/>
        </w:rPr>
        <w:t>943.05</w:t>
      </w:r>
      <w:r>
        <w:rPr>
          <w:rFonts w:hint="eastAsia" w:ascii="仿宋_GB2312" w:hAnsi="宋体" w:eastAsia="仿宋_GB2312" w:cs="仿宋_GB2312"/>
          <w:sz w:val="30"/>
          <w:szCs w:val="30"/>
        </w:rPr>
        <w:t>万元，商品和服务支出</w:t>
      </w:r>
      <w:r>
        <w:rPr>
          <w:rFonts w:hint="eastAsia" w:ascii="仿宋_GB2312" w:hAnsi="宋体" w:eastAsia="仿宋_GB2312" w:cs="仿宋_GB2312"/>
          <w:sz w:val="30"/>
          <w:szCs w:val="30"/>
          <w:lang w:val="en-US" w:eastAsia="zh-CN"/>
        </w:rPr>
        <w:t>93.48</w:t>
      </w:r>
      <w:r>
        <w:rPr>
          <w:rFonts w:hint="eastAsia" w:ascii="仿宋_GB2312" w:hAnsi="宋体" w:eastAsia="仿宋_GB2312" w:cs="仿宋_GB2312"/>
          <w:sz w:val="30"/>
          <w:szCs w:val="30"/>
        </w:rPr>
        <w:t>万元，对个人和家庭的补助</w:t>
      </w:r>
      <w:r>
        <w:rPr>
          <w:rFonts w:hint="eastAsia" w:ascii="仿宋_GB2312" w:hAnsi="宋体" w:eastAsia="仿宋_GB2312" w:cs="仿宋_GB2312"/>
          <w:sz w:val="30"/>
          <w:szCs w:val="30"/>
          <w:lang w:val="en-US" w:eastAsia="zh-CN"/>
        </w:rPr>
        <w:t>130.39</w:t>
      </w:r>
      <w:r>
        <w:rPr>
          <w:rFonts w:hint="eastAsia" w:ascii="仿宋_GB2312" w:hAnsi="宋体" w:eastAsia="仿宋_GB2312" w:cs="仿宋_GB2312"/>
          <w:sz w:val="30"/>
          <w:szCs w:val="30"/>
        </w:rPr>
        <w:t>万元</w:t>
      </w:r>
      <w:r>
        <w:rPr>
          <w:rFonts w:hint="eastAsia" w:ascii="仿宋_GB2312" w:hAnsi="宋体" w:eastAsia="仿宋_GB2312" w:cs="仿宋_GB2312"/>
          <w:sz w:val="30"/>
          <w:szCs w:val="30"/>
          <w:lang w:eastAsia="zh-CN"/>
        </w:rPr>
        <w:t>，项目支出</w:t>
      </w:r>
      <w:r>
        <w:rPr>
          <w:rFonts w:hint="eastAsia" w:ascii="仿宋_GB2312" w:hAnsi="宋体" w:eastAsia="仿宋_GB2312" w:cs="仿宋_GB2312"/>
          <w:sz w:val="30"/>
          <w:szCs w:val="30"/>
          <w:lang w:val="en-US" w:eastAsia="zh-CN"/>
        </w:rPr>
        <w:t xml:space="preserve"> 1322</w:t>
      </w:r>
      <w:r>
        <w:rPr>
          <w:rFonts w:hint="eastAsia" w:ascii="仿宋_GB2312" w:hAnsi="宋体" w:eastAsia="仿宋_GB2312" w:cs="仿宋_GB2312"/>
          <w:sz w:val="30"/>
          <w:szCs w:val="30"/>
        </w:rPr>
        <w:t>万元</w:t>
      </w:r>
      <w:r>
        <w:rPr>
          <w:rFonts w:hint="eastAsia" w:ascii="仿宋_GB2312" w:hAnsi="宋体" w:eastAsia="仿宋_GB2312" w:cs="仿宋_GB2312"/>
          <w:sz w:val="30"/>
          <w:szCs w:val="30"/>
          <w:lang w:eastAsia="zh-CN"/>
        </w:rPr>
        <w:t>。</w:t>
      </w:r>
    </w:p>
    <w:p w14:paraId="08604A6E">
      <w:pPr>
        <w:rPr>
          <w:rFonts w:hint="eastAsia" w:ascii="仿宋" w:hAnsi="仿宋" w:eastAsia="仿宋" w:cs="仿宋"/>
          <w:sz w:val="30"/>
          <w:szCs w:val="30"/>
        </w:rPr>
      </w:pPr>
      <w:r>
        <w:rPr>
          <w:rFonts w:hint="eastAsia" w:ascii="仿宋" w:hAnsi="仿宋" w:eastAsia="仿宋" w:cs="仿宋"/>
          <w:sz w:val="30"/>
          <w:szCs w:val="30"/>
          <w:lang w:val="en-US" w:eastAsia="zh-CN"/>
        </w:rPr>
        <w:t xml:space="preserve">  （三）2020年公共财政拨款支出预算情况</w:t>
      </w:r>
    </w:p>
    <w:p w14:paraId="335FDB0C">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2020年公共财政拨款支出预算为1595.86万元,占支出预算总额的64.12%。</w:t>
      </w:r>
    </w:p>
    <w:p w14:paraId="5C0A0344">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按支出功能科目分类:</w:t>
      </w:r>
    </w:p>
    <w:p w14:paraId="734BC9F9">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一般公共服务支出714.64万元,占公共财政拨款支出预算的44.78%。</w:t>
      </w:r>
    </w:p>
    <w:p w14:paraId="0C6B4D5A">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科学技术支出750万元,占公共财政拨款支出预算的47.00%。</w:t>
      </w:r>
    </w:p>
    <w:p w14:paraId="449C7D70">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社会保障和就业支出42.59万元,占公共财政拨款支出预算的2.67%。</w:t>
      </w:r>
    </w:p>
    <w:p w14:paraId="6ECEB003">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卫生健康支出37.34万元,占公共财政拨款支出预算的2.34%。</w:t>
      </w:r>
    </w:p>
    <w:p w14:paraId="48331CD5">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资源勘探信息等支出21万元,占公共财政拨款支出预算的1.32%。</w:t>
      </w:r>
    </w:p>
    <w:p w14:paraId="18AEF41D">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住房保障支出30.29万元,占公共财政拨款支出预算的1.9%。</w:t>
      </w:r>
    </w:p>
    <w:p w14:paraId="5CCE0D31">
      <w:pPr>
        <w:rPr>
          <w:rFonts w:hint="eastAsia" w:ascii="仿宋" w:hAnsi="仿宋" w:eastAsia="仿宋" w:cs="仿宋"/>
          <w:sz w:val="30"/>
          <w:szCs w:val="30"/>
        </w:rPr>
      </w:pPr>
      <w:r>
        <w:rPr>
          <w:rFonts w:hint="eastAsia" w:ascii="仿宋" w:hAnsi="仿宋" w:eastAsia="仿宋" w:cs="仿宋"/>
          <w:sz w:val="30"/>
          <w:szCs w:val="30"/>
          <w:lang w:val="en-US" w:eastAsia="zh-CN"/>
        </w:rPr>
        <w:t>（四）政府采购预算</w:t>
      </w:r>
    </w:p>
    <w:p w14:paraId="7898753B">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2020年政府采购预算为43万元,其中:部门集中采购33万元、部门分散采购10万元。</w:t>
      </w:r>
    </w:p>
    <w:p w14:paraId="13F998A0">
      <w:pPr>
        <w:rPr>
          <w:rFonts w:hint="eastAsia" w:ascii="仿宋" w:hAnsi="仿宋" w:eastAsia="仿宋" w:cs="仿宋"/>
          <w:sz w:val="30"/>
          <w:szCs w:val="30"/>
        </w:rPr>
      </w:pPr>
      <w:r>
        <w:rPr>
          <w:rFonts w:hint="eastAsia" w:ascii="仿宋" w:hAnsi="仿宋" w:eastAsia="仿宋" w:cs="仿宋"/>
          <w:sz w:val="30"/>
          <w:szCs w:val="30"/>
          <w:lang w:val="en-US" w:eastAsia="zh-CN"/>
        </w:rPr>
        <w:t>（五）“三公”经费支出预算</w:t>
      </w:r>
    </w:p>
    <w:p w14:paraId="7F5A7D14">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2020年安排三公经费支出预算345.6万元,其中:因公出国(境)费用，16.00万元、公务接待费329.6万元、金额较大的主要原因是下属单位陶瓷博览会办公室每年的瓷博会接待费用加入其中。</w:t>
      </w:r>
    </w:p>
    <w:p w14:paraId="02E7570A">
      <w:pPr>
        <w:rPr>
          <w:rFonts w:hint="eastAsia" w:ascii="仿宋" w:hAnsi="仿宋" w:eastAsia="仿宋" w:cs="仿宋"/>
          <w:sz w:val="30"/>
          <w:szCs w:val="30"/>
        </w:rPr>
      </w:pPr>
      <w:r>
        <w:rPr>
          <w:rFonts w:hint="eastAsia" w:ascii="仿宋" w:hAnsi="仿宋" w:eastAsia="仿宋" w:cs="仿宋"/>
          <w:sz w:val="30"/>
          <w:szCs w:val="30"/>
          <w:lang w:val="en-US" w:eastAsia="zh-CN"/>
        </w:rPr>
        <w:t>（六）政府基金收支情况</w:t>
      </w:r>
    </w:p>
    <w:p w14:paraId="5857CA5B">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无。</w:t>
      </w:r>
    </w:p>
    <w:p w14:paraId="50F8EF1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（七）机关运行经费安排情况</w:t>
      </w:r>
    </w:p>
    <w:p w14:paraId="12A9FB9C">
      <w:pPr>
        <w:keepNext w:val="0"/>
        <w:keepLines w:val="0"/>
        <w:pageBreakBefore w:val="0"/>
        <w:widowControl w:val="0"/>
        <w:kinsoku/>
        <w:wordWrap/>
        <w:overflowPunct/>
        <w:topLinePunct w:val="0"/>
        <w:autoSpaceDE/>
        <w:autoSpaceDN/>
        <w:bidi w:val="0"/>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2020年单位行政运行经费，办公费17.04万元，印刷0.3万元，水电费3.3万元，邮电费0.6万元，差旅费28.01万，因公出国2万元，维护款0.3万元，会议费0.3万元，培训费1万元，公务招待费1万元，工会经费5.5万元，公车运行费0万元，其他交通费（车贴）15.56万元，其他费用支出1.1万元。</w:t>
      </w:r>
    </w:p>
    <w:p w14:paraId="34A50116">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宋体" w:eastAsia="黑体" w:cs="黑体"/>
          <w:color w:val="auto"/>
          <w:kern w:val="2"/>
          <w:sz w:val="32"/>
          <w:szCs w:val="32"/>
          <w:lang w:val="en-US" w:eastAsia="zh-CN" w:bidi="ar-SA"/>
        </w:rPr>
      </w:pPr>
      <w:r>
        <w:rPr>
          <w:rFonts w:hint="eastAsia" w:ascii="仿宋" w:hAnsi="仿宋" w:eastAsia="仿宋" w:cs="仿宋"/>
          <w:sz w:val="32"/>
          <w:szCs w:val="32"/>
        </w:rPr>
        <w:t>　　</w:t>
      </w:r>
      <w:r>
        <w:rPr>
          <w:rFonts w:hint="eastAsia" w:ascii="黑体" w:hAnsi="宋体" w:eastAsia="黑体" w:cs="黑体"/>
          <w:color w:val="auto"/>
          <w:kern w:val="2"/>
          <w:sz w:val="32"/>
          <w:szCs w:val="32"/>
          <w:lang w:val="en-US" w:eastAsia="zh-CN" w:bidi="ar-SA"/>
        </w:rPr>
        <w:t>第四部分  名词解释</w:t>
      </w:r>
    </w:p>
    <w:p w14:paraId="66067A58">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b/>
          <w:bCs/>
          <w:sz w:val="32"/>
          <w:szCs w:val="32"/>
        </w:rPr>
        <w:t>一、收入科目</w:t>
      </w:r>
    </w:p>
    <w:p w14:paraId="0CDE3220">
      <w:pPr>
        <w:rPr>
          <w:rFonts w:hint="eastAsia" w:ascii="仿宋" w:hAnsi="仿宋" w:eastAsia="仿宋" w:cs="仿宋"/>
          <w:sz w:val="30"/>
          <w:szCs w:val="30"/>
          <w:lang w:val="en-US" w:eastAsia="zh-CN"/>
        </w:rPr>
      </w:pPr>
      <w:r>
        <w:rPr>
          <w:rFonts w:hint="eastAsia" w:ascii="仿宋" w:hAnsi="仿宋" w:eastAsia="仿宋" w:cs="仿宋"/>
          <w:sz w:val="32"/>
          <w:szCs w:val="32"/>
        </w:rPr>
        <w:t>　　财政拨款：指市级财政当年拨付的资金。</w:t>
      </w:r>
    </w:p>
    <w:p w14:paraId="38AED031">
      <w:pPr>
        <w:pStyle w:val="2"/>
        <w:keepNext w:val="0"/>
        <w:keepLines w:val="0"/>
        <w:pageBreakBefore w:val="0"/>
        <w:widowControl w:val="0"/>
        <w:numPr>
          <w:ilvl w:val="-1"/>
          <w:numId w:val="0"/>
        </w:numPr>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支出科目</w:t>
      </w:r>
    </w:p>
    <w:p w14:paraId="33F4492F">
      <w:pPr>
        <w:pStyle w:val="2"/>
        <w:keepNext w:val="0"/>
        <w:keepLines w:val="0"/>
        <w:pageBreakBefore w:val="0"/>
        <w:widowControl w:val="0"/>
        <w:numPr>
          <w:ilvl w:val="-1"/>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b w:val="0"/>
          <w:bCs w:val="0"/>
          <w:sz w:val="32"/>
          <w:szCs w:val="32"/>
          <w:lang w:val="en-US" w:eastAsia="zh-CN"/>
        </w:rPr>
        <w:t>1</w:t>
      </w:r>
      <w:r>
        <w:rPr>
          <w:rFonts w:hint="eastAsia" w:ascii="仿宋" w:hAnsi="仿宋" w:eastAsia="仿宋" w:cs="仿宋"/>
          <w:b/>
          <w:bCs/>
          <w:sz w:val="32"/>
          <w:szCs w:val="32"/>
          <w:lang w:val="en-US" w:eastAsia="zh-CN"/>
        </w:rPr>
        <w:t>、</w:t>
      </w:r>
      <w:r>
        <w:rPr>
          <w:rFonts w:hint="eastAsia" w:ascii="仿宋" w:hAnsi="仿宋" w:eastAsia="仿宋" w:cs="仿宋"/>
          <w:b w:val="0"/>
          <w:bCs w:val="0"/>
          <w:sz w:val="32"/>
          <w:szCs w:val="32"/>
          <w:lang w:val="en-US" w:eastAsia="zh-CN"/>
        </w:rPr>
        <w:t>2010301行政运行：反映行政单位的基本支出。</w:t>
      </w:r>
    </w:p>
    <w:p w14:paraId="4C0F6D96">
      <w:pPr>
        <w:pStyle w:val="2"/>
        <w:numPr>
          <w:ilvl w:val="-1"/>
          <w:numId w:val="0"/>
        </w:numPr>
        <w:spacing w:line="52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2、2010302一般行政管理事务：反映行政单位未单独设置项级科目的其他项目支出。</w:t>
      </w:r>
    </w:p>
    <w:p w14:paraId="4BE7E18E">
      <w:pPr>
        <w:pStyle w:val="2"/>
        <w:numPr>
          <w:ilvl w:val="-1"/>
          <w:numId w:val="0"/>
        </w:numPr>
        <w:spacing w:line="52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3、2010399其他政府办公厅及相关机构事务支出：反映除上述项目以外的其他政府办公厅及相关机构事务支出。</w:t>
      </w:r>
    </w:p>
    <w:p w14:paraId="3C426564">
      <w:pPr>
        <w:pStyle w:val="2"/>
        <w:numPr>
          <w:ilvl w:val="-1"/>
          <w:numId w:val="0"/>
        </w:numPr>
        <w:spacing w:line="520" w:lineRule="exact"/>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4、2010350事业运行：反映事业单位的基本支出。</w:t>
      </w:r>
    </w:p>
    <w:p w14:paraId="7D66BA4D">
      <w:pPr>
        <w:pStyle w:val="2"/>
        <w:numPr>
          <w:ilvl w:val="-1"/>
          <w:numId w:val="0"/>
        </w:numPr>
        <w:spacing w:line="52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5、2060899其他科学技术交流与合作支出：反映除上述项目以外其他用于科技交流与合作方成的支出。</w:t>
      </w:r>
    </w:p>
    <w:p w14:paraId="779A09C6">
      <w:pPr>
        <w:pStyle w:val="2"/>
        <w:numPr>
          <w:ilvl w:val="-1"/>
          <w:numId w:val="0"/>
        </w:numPr>
        <w:spacing w:line="52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6、2080505机关事业单位基本养老保险缴费支出：反映机关事业单位实施养老保险制度由单位缴纳的基本养老保险费支出。</w:t>
      </w:r>
    </w:p>
    <w:p w14:paraId="128A68D4">
      <w:pPr>
        <w:pStyle w:val="2"/>
        <w:spacing w:line="52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7、20111行政事业单位医疗：反映行政事业单位医疗方面的支出。</w:t>
      </w:r>
    </w:p>
    <w:p w14:paraId="5D497C54">
      <w:pPr>
        <w:pStyle w:val="2"/>
        <w:spacing w:line="52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8、201102事业单位医疗：反映财政部门安排的事业单位基本医疗保险缴费经费，未参加医疗保险的事业单位的公费经费，按国家享受离休人员待遇的医疗经费。</w:t>
      </w:r>
    </w:p>
    <w:p w14:paraId="18D1EF01">
      <w:pPr>
        <w:pStyle w:val="2"/>
        <w:spacing w:line="52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9、2011103公务员医疗补助</w:t>
      </w:r>
      <w:r>
        <w:rPr>
          <w:rFonts w:hint="eastAsia" w:ascii="仿宋" w:hAnsi="仿宋" w:eastAsia="仿宋" w:cs="仿宋"/>
          <w:color w:val="auto"/>
          <w:sz w:val="32"/>
          <w:szCs w:val="32"/>
        </w:rPr>
        <w:t>：反映财政部门安排的公务员医疗补助经费。</w:t>
      </w:r>
    </w:p>
    <w:p w14:paraId="20305285">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2101199其他行政事业单位医疗支出</w:t>
      </w:r>
      <w:r>
        <w:rPr>
          <w:rFonts w:hint="eastAsia" w:ascii="仿宋" w:hAnsi="仿宋" w:eastAsia="仿宋" w:cs="仿宋"/>
          <w:color w:val="auto"/>
          <w:sz w:val="32"/>
          <w:szCs w:val="32"/>
        </w:rPr>
        <w:t>：反映</w:t>
      </w:r>
      <w:r>
        <w:rPr>
          <w:rFonts w:hint="eastAsia" w:ascii="仿宋" w:hAnsi="仿宋" w:eastAsia="仿宋" w:cs="仿宋"/>
          <w:color w:val="auto"/>
          <w:sz w:val="32"/>
          <w:szCs w:val="32"/>
          <w:lang w:eastAsia="zh-CN"/>
        </w:rPr>
        <w:t>除上述项目以外的其他用于行政事业单位医疗方面的支出。</w:t>
      </w:r>
    </w:p>
    <w:p w14:paraId="742E17E5">
      <w:pPr>
        <w:pStyle w:val="2"/>
        <w:spacing w:line="52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11、2150399其他建筑支出：反映除上述项目以外用于建筑方面的支出。</w:t>
      </w:r>
    </w:p>
    <w:p w14:paraId="172309D0">
      <w:pPr>
        <w:pStyle w:val="2"/>
        <w:spacing w:line="520" w:lineRule="exact"/>
        <w:ind w:firstLine="640" w:firstLineChars="200"/>
        <w:rPr>
          <w:rFonts w:hint="eastAsia" w:ascii="仿宋_GB2312" w:eastAsia="仿宋" w:cs="Times New Roman"/>
          <w:color w:val="auto"/>
          <w:sz w:val="30"/>
          <w:szCs w:val="30"/>
          <w:lang w:eastAsia="zh-CN"/>
        </w:rPr>
      </w:pPr>
      <w:r>
        <w:rPr>
          <w:rFonts w:hint="eastAsia" w:ascii="仿宋" w:hAnsi="仿宋" w:eastAsia="仿宋" w:cs="仿宋"/>
          <w:color w:val="auto"/>
          <w:sz w:val="32"/>
          <w:szCs w:val="32"/>
          <w:lang w:val="en-US" w:eastAsia="zh-CN"/>
        </w:rPr>
        <w:t>12、2210201住房改革支出</w:t>
      </w:r>
      <w:r>
        <w:rPr>
          <w:rFonts w:hint="eastAsia" w:ascii="仿宋" w:hAnsi="仿宋" w:eastAsia="仿宋" w:cs="仿宋"/>
          <w:color w:val="auto"/>
          <w:sz w:val="32"/>
          <w:szCs w:val="32"/>
        </w:rPr>
        <w:t>：反映</w:t>
      </w:r>
      <w:r>
        <w:rPr>
          <w:rFonts w:hint="eastAsia" w:ascii="仿宋" w:hAnsi="仿宋" w:eastAsia="仿宋" w:cs="仿宋"/>
          <w:color w:val="auto"/>
          <w:sz w:val="32"/>
          <w:szCs w:val="32"/>
          <w:lang w:eastAsia="zh-CN"/>
        </w:rPr>
        <w:t>行政事业单位用财政拨款资金和其他资金等安排的住房改革支出。</w:t>
      </w:r>
    </w:p>
    <w:p w14:paraId="0B0D00FB">
      <w:pPr>
        <w:rPr>
          <w:rFonts w:hint="eastAsia"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80856"/>
    <w:multiLevelType w:val="singleLevel"/>
    <w:tmpl w:val="83080856"/>
    <w:lvl w:ilvl="0" w:tentative="0">
      <w:start w:val="1"/>
      <w:numFmt w:val="chineseCounting"/>
      <w:suff w:val="nothing"/>
      <w:lvlText w:val="%1、"/>
      <w:lvlJc w:val="left"/>
      <w:rPr>
        <w:rFonts w:hint="eastAsia"/>
      </w:rPr>
    </w:lvl>
  </w:abstractNum>
  <w:abstractNum w:abstractNumId="1">
    <w:nsid w:val="A7D5C19F"/>
    <w:multiLevelType w:val="singleLevel"/>
    <w:tmpl w:val="A7D5C19F"/>
    <w:lvl w:ilvl="0" w:tentative="0">
      <w:start w:val="1"/>
      <w:numFmt w:val="chineseCounting"/>
      <w:suff w:val="nothing"/>
      <w:lvlText w:val="%1、"/>
      <w:lvlJc w:val="left"/>
      <w:rPr>
        <w:rFonts w:hint="eastAsia"/>
      </w:rPr>
    </w:lvl>
  </w:abstractNum>
  <w:abstractNum w:abstractNumId="2">
    <w:nsid w:val="BB6C3287"/>
    <w:multiLevelType w:val="singleLevel"/>
    <w:tmpl w:val="BB6C3287"/>
    <w:lvl w:ilvl="0" w:tentative="0">
      <w:start w:val="1"/>
      <w:numFmt w:val="chineseCounting"/>
      <w:suff w:val="space"/>
      <w:lvlText w:val="第%1部分"/>
      <w:lvlJc w:val="left"/>
      <w:rPr>
        <w:rFonts w:hint="eastAsia"/>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姗">
    <w15:presenceInfo w15:providerId="WPS Office" w15:userId="4239332029"/>
  </w15:person>
  <w15:person w15:author="嘟嘟">
    <w15:presenceInfo w15:providerId="WPS Office" w15:userId="2156353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mI5MTFmNWQxNWYxZTM4NTFhYzU0NDI2MDhlNTYifQ=="/>
  </w:docVars>
  <w:rsids>
    <w:rsidRoot w:val="0D034289"/>
    <w:rsid w:val="0729757D"/>
    <w:rsid w:val="0D034289"/>
    <w:rsid w:val="0F8318C3"/>
    <w:rsid w:val="158B3EA6"/>
    <w:rsid w:val="248F1796"/>
    <w:rsid w:val="2EA741E1"/>
    <w:rsid w:val="387A3FF9"/>
    <w:rsid w:val="3AAC66B5"/>
    <w:rsid w:val="45BA4870"/>
    <w:rsid w:val="550538D6"/>
    <w:rsid w:val="57935734"/>
    <w:rsid w:val="5E540D78"/>
    <w:rsid w:val="6F1F2EDB"/>
    <w:rsid w:val="71B05D73"/>
    <w:rsid w:val="740F2FC9"/>
    <w:rsid w:val="785564D6"/>
    <w:rsid w:val="79FB588C"/>
    <w:rsid w:val="7DFC39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99"/>
    <w:pPr>
      <w:tabs>
        <w:tab w:val="center" w:pos="4153"/>
        <w:tab w:val="right" w:pos="8306"/>
      </w:tabs>
      <w:snapToGrid w:val="0"/>
      <w:jc w:val="left"/>
    </w:pPr>
    <w:rPr>
      <w:sz w:val="18"/>
      <w:szCs w:val="18"/>
    </w:rPr>
  </w:style>
  <w:style w:type="character" w:styleId="6">
    <w:name w:val="page number"/>
    <w:basedOn w:val="5"/>
    <w:qFormat/>
    <w:uiPriority w:val="99"/>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1678</Words>
  <Characters>2031</Characters>
  <Lines>0</Lines>
  <Paragraphs>0</Paragraphs>
  <TotalTime>18</TotalTime>
  <ScaleCrop>false</ScaleCrop>
  <LinksUpToDate>false</LinksUpToDate>
  <CharactersWithSpaces>2050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2019-02-26T01:55:00Z</dcterms:created>
  <dc:creator>西西</dc:creator>
  <cp:lastModifiedBy>嘟嘟</cp:lastModifiedBy>
  <dcterms:modified xsi:type="dcterms:W3CDTF">2025-07-11T06:41:18Z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53C9D3057BC34335A0C9F0CD742C2134_13</vt:lpwstr>
  </property>
  <property fmtid="{D5CDD505-2E9C-101B-9397-08002B2CF9AE}" pid="4" name="KSOTemplateDocerSaveRecord">
    <vt:lpwstr>eyJoZGlkIjoiMjE2YWY5NzI1MThhZDljY2U3MzkwYzYyOTljZjg5ZmIiLCJ1c2VySWQiOiI0MjQ5NjU3NjUifQ==</vt:lpwstr>
  </property>
</Properties>
</file>